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D2A9D" w14:textId="60BA7BB2" w:rsidR="00A03DA1" w:rsidDel="006A1760" w:rsidRDefault="006A1760" w:rsidP="006A1760">
      <w:pPr>
        <w:rPr>
          <w:del w:id="0" w:author="Miklos Vajna" w:date="2026-01-15T15:41:00Z" w16du:dateUtc="2026-01-15T14:41:00Z"/>
        </w:rPr>
      </w:pPr>
      <w:r>
        <w:rPr>
          <w:noProof/>
        </w:rPr>
        <w:drawing>
          <wp:anchor distT="0" distB="0" distL="114300" distR="114300" simplePos="0" relativeHeight="251659264" behindDoc="0" locked="0" layoutInCell="1" allowOverlap="1" wp14:anchorId="334EA929" wp14:editId="76D30E1E">
            <wp:simplePos x="0" y="0"/>
            <wp:positionH relativeFrom="column">
              <wp:posOffset>0</wp:posOffset>
            </wp:positionH>
            <wp:positionV relativeFrom="paragraph">
              <wp:posOffset>219075</wp:posOffset>
            </wp:positionV>
            <wp:extent cx="609524" cy="609524"/>
            <wp:effectExtent l="0" t="0" r="635" b="635"/>
            <wp:wrapSquare wrapText="bothSides"/>
            <wp:docPr id="190753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anchor>
        </w:drawing>
      </w:r>
      <w:r w:rsidRPr="006A1760">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t>
      </w:r>
    </w:p>
    <w:p w14:paraId="5D5FC9AD" w14:textId="6C07187D" w:rsidR="006A1760" w:rsidRDefault="006A1760" w:rsidP="006A1760">
      <w:pPr>
        <w:rPr>
          <w:ins w:id="1" w:author="Miklos Vajna" w:date="2026-01-15T15:41:00Z" w16du:dateUtc="2026-01-15T14:41:00Z"/>
        </w:rPr>
      </w:pPr>
      <w:del w:id="2" w:author="Miklos Vajna" w:date="2026-01-15T15:41:00Z" w16du:dateUtc="2026-01-15T14:41:00Z">
        <w:r w:rsidDel="006A1760">
          <w:rPr>
            <w:noProof/>
          </w:rPr>
          <w:drawing>
            <wp:anchor distT="0" distB="0" distL="114300" distR="114300" simplePos="0" relativeHeight="251661312" behindDoc="0" locked="0" layoutInCell="1" allowOverlap="1" wp14:anchorId="3B686C03" wp14:editId="3004791F">
              <wp:simplePos x="0" y="0"/>
              <wp:positionH relativeFrom="column">
                <wp:posOffset>0</wp:posOffset>
              </wp:positionH>
              <wp:positionV relativeFrom="paragraph">
                <wp:posOffset>219075</wp:posOffset>
              </wp:positionV>
              <wp:extent cx="609524" cy="609524"/>
              <wp:effectExtent l="0" t="0" r="635" b="635"/>
              <wp:wrapSquare wrapText="bothSides"/>
              <wp:docPr id="980543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anchor>
          </w:drawing>
        </w:r>
        <w:r w:rsidRPr="006A1760" w:rsidDel="006A1760">
          <w:delText>He heard q</w:delText>
        </w:r>
      </w:del>
      <w:r w:rsidRPr="006A1760" w:rsidDel="006A1760">
        <w:delText>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delText>
      </w:r>
    </w:p>
    <w:p w14:paraId="09DC508C" w14:textId="62BDC151" w:rsidR="006A1760" w:rsidRDefault="006A1760" w:rsidP="006A1760">
      <w:ins w:id="3" w:author="Miklos Vajna" w:date="2026-01-15T15:41:00Z" w16du:dateUtc="2026-01-15T14:41:00Z">
        <w:r>
          <w:rPr>
            <w:noProof/>
          </w:rPr>
          <w:drawing>
            <wp:anchor distT="0" distB="0" distL="114300" distR="114300" simplePos="0" relativeHeight="251663360" behindDoc="0" locked="0" layoutInCell="1" allowOverlap="1" wp14:anchorId="53BAEC24" wp14:editId="4502149E">
              <wp:simplePos x="0" y="0"/>
              <wp:positionH relativeFrom="column">
                <wp:posOffset>0</wp:posOffset>
              </wp:positionH>
              <wp:positionV relativeFrom="paragraph">
                <wp:posOffset>219075</wp:posOffset>
              </wp:positionV>
              <wp:extent cx="609524" cy="609524"/>
              <wp:effectExtent l="0" t="0" r="635" b="635"/>
              <wp:wrapSquare wrapText="bothSides"/>
              <wp:docPr id="16937214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anchor>
          </w:drawing>
        </w:r>
        <w:r w:rsidRPr="006A1760">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t>
        </w:r>
      </w:ins>
    </w:p>
    <w:sectPr w:rsidR="006A1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klos Vajna">
    <w15:presenceInfo w15:providerId="Windows Live" w15:userId="241508bab9f53c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0"/>
    <w:rsid w:val="006A1760"/>
    <w:rsid w:val="006B184C"/>
    <w:rsid w:val="006C6E98"/>
    <w:rsid w:val="00A03D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ED42"/>
  <w15:chartTrackingRefBased/>
  <w15:docId w15:val="{5C78047E-A62E-4AA4-B277-4FFCBA1B2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7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17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17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7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7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7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7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7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7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7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17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17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7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7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7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7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7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760"/>
    <w:rPr>
      <w:rFonts w:eastAsiaTheme="majorEastAsia" w:cstheme="majorBidi"/>
      <w:color w:val="272727" w:themeColor="text1" w:themeTint="D8"/>
    </w:rPr>
  </w:style>
  <w:style w:type="paragraph" w:styleId="Title">
    <w:name w:val="Title"/>
    <w:basedOn w:val="Normal"/>
    <w:next w:val="Normal"/>
    <w:link w:val="TitleChar"/>
    <w:uiPriority w:val="10"/>
    <w:qFormat/>
    <w:rsid w:val="006A17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7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7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7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760"/>
    <w:pPr>
      <w:spacing w:before="160"/>
      <w:jc w:val="center"/>
    </w:pPr>
    <w:rPr>
      <w:i/>
      <w:iCs/>
      <w:color w:val="404040" w:themeColor="text1" w:themeTint="BF"/>
    </w:rPr>
  </w:style>
  <w:style w:type="character" w:customStyle="1" w:styleId="QuoteChar">
    <w:name w:val="Quote Char"/>
    <w:basedOn w:val="DefaultParagraphFont"/>
    <w:link w:val="Quote"/>
    <w:uiPriority w:val="29"/>
    <w:rsid w:val="006A1760"/>
    <w:rPr>
      <w:i/>
      <w:iCs/>
      <w:color w:val="404040" w:themeColor="text1" w:themeTint="BF"/>
    </w:rPr>
  </w:style>
  <w:style w:type="paragraph" w:styleId="ListParagraph">
    <w:name w:val="List Paragraph"/>
    <w:basedOn w:val="Normal"/>
    <w:uiPriority w:val="34"/>
    <w:qFormat/>
    <w:rsid w:val="006A1760"/>
    <w:pPr>
      <w:ind w:left="720"/>
      <w:contextualSpacing/>
    </w:pPr>
  </w:style>
  <w:style w:type="character" w:styleId="IntenseEmphasis">
    <w:name w:val="Intense Emphasis"/>
    <w:basedOn w:val="DefaultParagraphFont"/>
    <w:uiPriority w:val="21"/>
    <w:qFormat/>
    <w:rsid w:val="006A1760"/>
    <w:rPr>
      <w:i/>
      <w:iCs/>
      <w:color w:val="0F4761" w:themeColor="accent1" w:themeShade="BF"/>
    </w:rPr>
  </w:style>
  <w:style w:type="paragraph" w:styleId="IntenseQuote">
    <w:name w:val="Intense Quote"/>
    <w:basedOn w:val="Normal"/>
    <w:next w:val="Normal"/>
    <w:link w:val="IntenseQuoteChar"/>
    <w:uiPriority w:val="30"/>
    <w:qFormat/>
    <w:rsid w:val="006A17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760"/>
    <w:rPr>
      <w:i/>
      <w:iCs/>
      <w:color w:val="0F4761" w:themeColor="accent1" w:themeShade="BF"/>
    </w:rPr>
  </w:style>
  <w:style w:type="character" w:styleId="IntenseReference">
    <w:name w:val="Intense Reference"/>
    <w:basedOn w:val="DefaultParagraphFont"/>
    <w:uiPriority w:val="32"/>
    <w:qFormat/>
    <w:rsid w:val="006A1760"/>
    <w:rPr>
      <w:b/>
      <w:bCs/>
      <w:smallCaps/>
      <w:color w:val="0F4761" w:themeColor="accent1" w:themeShade="BF"/>
      <w:spacing w:val="5"/>
    </w:rPr>
  </w:style>
  <w:style w:type="paragraph" w:styleId="Revision">
    <w:name w:val="Revision"/>
    <w:hidden/>
    <w:uiPriority w:val="99"/>
    <w:semiHidden/>
    <w:rsid w:val="006A17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1</cp:revision>
  <dcterms:created xsi:type="dcterms:W3CDTF">2026-01-15T14:39:00Z</dcterms:created>
  <dcterms:modified xsi:type="dcterms:W3CDTF">2026-01-15T14:41:00Z</dcterms:modified>
</cp:coreProperties>
</file>